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201817" w14:textId="77777777" w:rsidR="00777B21" w:rsidRDefault="00777B21" w:rsidP="00777B2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14:paraId="65490817" w14:textId="77777777" w:rsidR="00777B21" w:rsidRDefault="00777B21" w:rsidP="00777B2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14:paraId="3DC83D1D" w14:textId="437C956F" w:rsidR="00777B21" w:rsidRDefault="00777B21" w:rsidP="00BC02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45DD4472" w14:textId="1D7D9CCB" w:rsidR="00777B21" w:rsidRDefault="00777B21" w:rsidP="00BC02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5497AB1F" w14:textId="3915924B" w:rsidR="00777B21" w:rsidRDefault="00777B21" w:rsidP="00BC02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  <w:r w:rsidR="00730C5E">
        <w:rPr>
          <w:rFonts w:ascii="Times New Roman" w:hAnsi="Times New Roman"/>
          <w:b/>
          <w:sz w:val="28"/>
          <w:szCs w:val="28"/>
          <w:lang w:val="tt-RU"/>
        </w:rPr>
        <w:t xml:space="preserve"> ҖАВАПЛАРЫ</w:t>
      </w:r>
    </w:p>
    <w:p w14:paraId="598C98B4" w14:textId="76F4C693" w:rsidR="00777B21" w:rsidRDefault="00777B21" w:rsidP="00BC026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(2023-2024 нче уку елы)</w:t>
      </w:r>
    </w:p>
    <w:p w14:paraId="01CB266F" w14:textId="2772E366" w:rsidR="00777B21" w:rsidRDefault="00777B21" w:rsidP="00BC02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 сыйныф</w:t>
      </w:r>
    </w:p>
    <w:p w14:paraId="7F89C7CD" w14:textId="77777777" w:rsidR="00777B21" w:rsidRDefault="00777B21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85C982C" w14:textId="12077DB7" w:rsidR="00B84B9D" w:rsidRPr="00730C5E" w:rsidRDefault="00B84B9D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1. </w:t>
      </w:r>
      <w:r w:rsidR="005964B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Бәетләр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турында исеңә төшер.</w:t>
      </w:r>
      <w:r w:rsidR="001E2DD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5B33FA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Аларның</w:t>
      </w:r>
      <w:r w:rsidR="001E2DD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үзенчәлекләрен барлап яз</w:t>
      </w:r>
      <w:r w:rsidR="00BC026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, мисаллар китер</w:t>
      </w:r>
      <w:r w:rsidR="00777B2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</w:t>
      </w:r>
      <w:r w:rsidR="00BC026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7</w:t>
      </w:r>
      <w:r w:rsidR="00777B2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балл)</w:t>
      </w:r>
    </w:p>
    <w:p w14:paraId="1117462A" w14:textId="4C5A82A1" w:rsidR="00B84B9D" w:rsidRDefault="00730C5E" w:rsidP="00730C5E">
      <w:pPr>
        <w:spacing w:after="0" w:line="36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tt-RU"/>
        </w:rPr>
      </w:pPr>
      <w:r w:rsidRPr="00730C5E">
        <w:rPr>
          <w:rFonts w:ascii="Times New Roman" w:hAnsi="Times New Roman"/>
          <w:b/>
          <w:noProof/>
          <w:color w:val="0D0D0D"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/>
          <w:noProof/>
          <w:color w:val="0D0D0D"/>
          <w:sz w:val="28"/>
          <w:szCs w:val="28"/>
          <w:lang w:val="tt-RU"/>
        </w:rPr>
        <w:t xml:space="preserve"> </w:t>
      </w:r>
      <w:r w:rsidRPr="00730C5E">
        <w:rPr>
          <w:rFonts w:ascii="Times New Roman" w:hAnsi="Times New Roman"/>
          <w:noProof/>
          <w:color w:val="0D0D0D"/>
          <w:sz w:val="28"/>
          <w:szCs w:val="28"/>
          <w:lang w:val="tt-RU"/>
        </w:rPr>
        <w:t xml:space="preserve">Бәет – икешәр тезмәле шигъри юллардан торган, җәмгыятьтәге һәм кеше язмышындагы фаҗигале вакыйгаларны сурәтләгән, гыйбрәт алырга өйрәтә торган жанр. </w:t>
      </w:r>
      <w:r w:rsidRPr="00730C5E">
        <w:rPr>
          <w:rFonts w:ascii="Times New Roman" w:hAnsi="Times New Roman"/>
          <w:noProof/>
          <w:sz w:val="28"/>
          <w:szCs w:val="28"/>
          <w:lang w:val="tt-RU"/>
        </w:rPr>
        <w:t xml:space="preserve">Фаҗигале хәл яки вакыйга турында һәлак булган кеше исеменнән сөйләнә. Геройлары </w:t>
      </w:r>
      <w:r>
        <w:rPr>
          <w:rFonts w:ascii="Times New Roman" w:hAnsi="Times New Roman"/>
          <w:sz w:val="28"/>
          <w:szCs w:val="28"/>
          <w:lang w:val="tt-RU"/>
        </w:rPr>
        <w:t>–</w:t>
      </w:r>
      <w:r w:rsidRPr="00730C5E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730C5E">
        <w:rPr>
          <w:rFonts w:ascii="Times New Roman" w:hAnsi="Times New Roman"/>
          <w:noProof/>
          <w:sz w:val="28"/>
          <w:szCs w:val="28"/>
          <w:lang w:val="tt-RU"/>
        </w:rPr>
        <w:t xml:space="preserve">чынбарлык кешеләре. </w:t>
      </w:r>
      <w:r>
        <w:rPr>
          <w:rFonts w:ascii="Times New Roman" w:hAnsi="Times New Roman"/>
          <w:noProof/>
          <w:sz w:val="28"/>
          <w:szCs w:val="28"/>
          <w:lang w:val="tt-RU"/>
        </w:rPr>
        <w:t xml:space="preserve">Татар халкының </w:t>
      </w:r>
      <w:r w:rsidRPr="00730C5E">
        <w:rPr>
          <w:rFonts w:ascii="Times New Roman" w:hAnsi="Times New Roman"/>
          <w:noProof/>
          <w:sz w:val="28"/>
          <w:szCs w:val="28"/>
          <w:lang w:val="tt-RU"/>
        </w:rPr>
        <w:t>«Сөембикә бәете», «Аксак Тимер», «Рус-япон сугышы бәете», «Казан бәе</w:t>
      </w:r>
      <w:r>
        <w:rPr>
          <w:rFonts w:ascii="Times New Roman" w:hAnsi="Times New Roman"/>
          <w:noProof/>
          <w:sz w:val="28"/>
          <w:szCs w:val="28"/>
          <w:lang w:val="tt-RU"/>
        </w:rPr>
        <w:t xml:space="preserve">те», «Гражданнар сугышы бәете», </w:t>
      </w:r>
      <w:r w:rsidRPr="00730C5E">
        <w:rPr>
          <w:rFonts w:ascii="Times New Roman" w:hAnsi="Times New Roman"/>
          <w:noProof/>
          <w:sz w:val="28"/>
          <w:szCs w:val="28"/>
          <w:lang w:val="tt-RU"/>
        </w:rPr>
        <w:t>«Кыз сату бәете», «Ачлык бәете», «Сак-Сок бәете», «</w:t>
      </w:r>
      <w:r>
        <w:rPr>
          <w:rFonts w:ascii="Times New Roman" w:hAnsi="Times New Roman"/>
          <w:noProof/>
          <w:sz w:val="28"/>
          <w:szCs w:val="28"/>
          <w:lang w:val="tt-RU"/>
        </w:rPr>
        <w:t xml:space="preserve">Буранда адашкан Илһамия бәете», </w:t>
      </w:r>
      <w:r w:rsidRPr="00730C5E">
        <w:rPr>
          <w:rFonts w:ascii="Times New Roman" w:hAnsi="Times New Roman"/>
          <w:noProof/>
          <w:sz w:val="28"/>
          <w:szCs w:val="28"/>
          <w:lang w:val="tt-RU"/>
        </w:rPr>
        <w:t>«Югалган башмак», «Эт бәете», «Чәй», «Бүре килгән киртәгә»</w:t>
      </w:r>
      <w:r>
        <w:rPr>
          <w:rFonts w:ascii="Times New Roman" w:hAnsi="Times New Roman"/>
          <w:noProof/>
          <w:sz w:val="28"/>
          <w:szCs w:val="28"/>
          <w:lang w:val="tt-RU"/>
        </w:rPr>
        <w:t xml:space="preserve"> бәетләре бар.</w:t>
      </w:r>
    </w:p>
    <w:p w14:paraId="1560F1B7" w14:textId="77777777" w:rsidR="00730C5E" w:rsidRPr="00730C5E" w:rsidRDefault="00730C5E" w:rsidP="00730C5E">
      <w:pPr>
        <w:spacing w:after="0" w:line="36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tt-RU"/>
        </w:rPr>
      </w:pPr>
    </w:p>
    <w:p w14:paraId="1E3234E5" w14:textId="58C06CE6" w:rsidR="001312EF" w:rsidRDefault="00B84B9D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Рәсем</w:t>
      </w:r>
      <w:r w:rsidR="005964B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гә игътибар ит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. Ул кайсы 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әсәргә</w:t>
      </w:r>
      <w:r w:rsidR="0007790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карата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ясалган? 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Әсәрнең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исемен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, авторын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5964B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яз</w:t>
      </w:r>
      <w:r w:rsidR="00441E4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, </w:t>
      </w:r>
      <w:r w:rsidR="005964B6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 геройларын ата</w:t>
      </w:r>
      <w:r w:rsidR="00777B2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bookmarkStart w:id="0" w:name="_Hlk147610967"/>
      <w:r w:rsidR="00777B2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(5 балл)</w:t>
      </w:r>
      <w:bookmarkEnd w:id="0"/>
    </w:p>
    <w:p w14:paraId="0A49871A" w14:textId="724928F4" w:rsidR="00432023" w:rsidRPr="00BC15AE" w:rsidRDefault="005964B6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7BB50DAD" wp14:editId="71557556">
            <wp:extent cx="3020725" cy="1516380"/>
            <wp:effectExtent l="0" t="0" r="8255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194" cy="1522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26F7B" w14:textId="77777777" w:rsidR="00730C5E" w:rsidRDefault="00730C5E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730C5E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Шәриф Камал “Буранда” хикәясе. Әсәр геройлары: Мостафа, ана, яшь ана – Гайшә, бала, Хәсәен, бабай, Фатыйма.</w:t>
      </w:r>
    </w:p>
    <w:p w14:paraId="11FAD5DE" w14:textId="60CB9B12" w:rsidR="001312EF" w:rsidRDefault="00730C5E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</w:p>
    <w:p w14:paraId="780846FD" w14:textId="54398051" w:rsidR="00BC15AE" w:rsidRPr="00D82EB9" w:rsidRDefault="00B84B9D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BC15AE" w:rsidRPr="00D82EB9">
        <w:rPr>
          <w:rFonts w:ascii="Times New Roman" w:hAnsi="Times New Roman" w:cs="Times New Roman"/>
          <w:b/>
          <w:sz w:val="28"/>
          <w:szCs w:val="28"/>
          <w:lang w:val="tt-RU"/>
        </w:rPr>
        <w:t>Әсәрләрнең авторын, жанр</w:t>
      </w:r>
      <w:r w:rsidR="00BC15AE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BC15AE" w:rsidRPr="00D82EB9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 яз </w:t>
      </w:r>
      <w:r w:rsidR="00BC15AE" w:rsidRPr="00BC0263">
        <w:rPr>
          <w:rFonts w:ascii="Times New Roman" w:hAnsi="Times New Roman" w:cs="Times New Roman"/>
          <w:b/>
          <w:sz w:val="28"/>
          <w:szCs w:val="28"/>
          <w:lang w:val="tt-RU"/>
        </w:rPr>
        <w:t>(6 балл)</w:t>
      </w:r>
    </w:p>
    <w:p w14:paraId="70983E7C" w14:textId="16D65462" w:rsidR="00BC15AE" w:rsidRDefault="00BC15AE" w:rsidP="00730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="00BC026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270921">
        <w:rPr>
          <w:rFonts w:ascii="Times New Roman" w:hAnsi="Times New Roman" w:cs="Times New Roman"/>
          <w:sz w:val="28"/>
          <w:szCs w:val="28"/>
          <w:lang w:val="tt-RU"/>
        </w:rPr>
        <w:t>Алсу</w:t>
      </w:r>
      <w:r w:rsidR="00BC0263" w:rsidRPr="00270921">
        <w:rPr>
          <w:color w:val="000000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</w:t>
      </w:r>
      <w:r w:rsidR="00270921">
        <w:rPr>
          <w:rFonts w:ascii="Times New Roman" w:hAnsi="Times New Roman" w:cs="Times New Roman"/>
          <w:sz w:val="28"/>
          <w:szCs w:val="28"/>
          <w:lang w:val="tt-RU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    _________________</w:t>
      </w:r>
    </w:p>
    <w:p w14:paraId="1BA20E84" w14:textId="5A76C225" w:rsidR="00BC15AE" w:rsidRDefault="00BC15AE" w:rsidP="00730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ә) </w:t>
      </w:r>
      <w:r w:rsidR="00BC026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270921">
        <w:rPr>
          <w:rFonts w:ascii="Times New Roman" w:hAnsi="Times New Roman" w:cs="Times New Roman"/>
          <w:sz w:val="28"/>
          <w:szCs w:val="28"/>
          <w:lang w:val="tt-RU"/>
        </w:rPr>
        <w:t>Кеше китә – җыры кала</w:t>
      </w:r>
      <w:r w:rsidR="00BC0263" w:rsidRPr="00270921">
        <w:rPr>
          <w:color w:val="000000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____________________     ________________</w:t>
      </w:r>
    </w:p>
    <w:p w14:paraId="33138DFC" w14:textId="1F115543" w:rsidR="00BC15AE" w:rsidRDefault="00BC15AE" w:rsidP="00730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="00BC0263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270921">
        <w:rPr>
          <w:rFonts w:ascii="Times New Roman" w:hAnsi="Times New Roman" w:cs="Times New Roman"/>
          <w:sz w:val="28"/>
          <w:szCs w:val="28"/>
          <w:lang w:val="tt-RU"/>
        </w:rPr>
        <w:t>Галиябану</w:t>
      </w:r>
      <w:r w:rsidR="00BC0263" w:rsidRPr="00270921">
        <w:rPr>
          <w:color w:val="000000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____________________   _________________</w:t>
      </w:r>
    </w:p>
    <w:p w14:paraId="50B5D4BE" w14:textId="77777777" w:rsidR="00730C5E" w:rsidRDefault="00730C5E" w:rsidP="00730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3630DDC" w14:textId="364002BD" w:rsidR="00730C5E" w:rsidRPr="00730C5E" w:rsidRDefault="00730C5E" w:rsidP="00730C5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730C5E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 xml:space="preserve">Җавап: </w:t>
      </w:r>
    </w:p>
    <w:p w14:paraId="3303CFEE" w14:textId="17879669" w:rsidR="00730C5E" w:rsidRDefault="00730C5E" w:rsidP="00730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«Алсу</w:t>
      </w:r>
      <w:r w:rsidRPr="00270921">
        <w:rPr>
          <w:color w:val="000000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Һади Такташ              поэма</w:t>
      </w:r>
    </w:p>
    <w:p w14:paraId="344CB175" w14:textId="47A206A5" w:rsidR="00730C5E" w:rsidRDefault="00730C5E" w:rsidP="00730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ә) «Кеше китә – җыры кала</w:t>
      </w:r>
      <w:r w:rsidRPr="00270921">
        <w:rPr>
          <w:color w:val="000000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Мөхәммәт Мәһдиев    повесть</w:t>
      </w:r>
    </w:p>
    <w:p w14:paraId="7D40A0BA" w14:textId="2DE5D33D" w:rsidR="00730C5E" w:rsidRDefault="00730C5E" w:rsidP="00730C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б) «Галиябану</w:t>
      </w:r>
      <w:r w:rsidRPr="00270921">
        <w:rPr>
          <w:color w:val="000000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Мирхәйдәр Фәйзи      драма</w:t>
      </w:r>
    </w:p>
    <w:p w14:paraId="09B50509" w14:textId="103AC096" w:rsidR="001312EF" w:rsidRDefault="001312EF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527196E" w14:textId="293B9E2E" w:rsidR="001312EF" w:rsidRPr="00130E18" w:rsidRDefault="00B84B9D" w:rsidP="006A7C85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30E18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1312EF" w:rsidRPr="00130E18">
        <w:rPr>
          <w:rFonts w:ascii="Times New Roman" w:hAnsi="Times New Roman" w:cs="Times New Roman"/>
          <w:b/>
          <w:sz w:val="28"/>
          <w:szCs w:val="28"/>
          <w:lang w:val="tt-RU"/>
        </w:rPr>
        <w:t>Шигырьнең исемен, авторын яз. Шигырьне тулысы белән искә төшереп, анда бирелгән хис-тойгы</w:t>
      </w:r>
      <w:r w:rsidR="00116FFE">
        <w:rPr>
          <w:rFonts w:ascii="Times New Roman" w:hAnsi="Times New Roman" w:cs="Times New Roman"/>
          <w:b/>
          <w:sz w:val="28"/>
          <w:szCs w:val="28"/>
          <w:lang w:val="tt-RU"/>
        </w:rPr>
        <w:t>ларны</w:t>
      </w:r>
      <w:r w:rsidR="001312EF" w:rsidRPr="00130E1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билгелә (</w:t>
      </w:r>
      <w:r w:rsidR="006A7C85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1312EF" w:rsidRPr="00130E1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72DF77D1" w14:textId="77777777" w:rsidR="009912CF" w:rsidRPr="00081AD8" w:rsidRDefault="009912CF" w:rsidP="00BC0263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highlight w:val="yellow"/>
          <w:lang w:val="tt-RU"/>
        </w:rPr>
      </w:pPr>
    </w:p>
    <w:p w14:paraId="6F7A2C1C" w14:textId="68B13D77" w:rsidR="00270921" w:rsidRPr="00270921" w:rsidRDefault="00270921" w:rsidP="00BC0263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  <w:r w:rsidRPr="00270921">
        <w:rPr>
          <w:color w:val="000000"/>
          <w:sz w:val="28"/>
          <w:szCs w:val="28"/>
          <w:lang w:val="tt-RU"/>
        </w:rPr>
        <w:t>Бер тавыш килде колакка, яңгырады берзаман:</w:t>
      </w:r>
      <w:r w:rsidRPr="00270921">
        <w:rPr>
          <w:color w:val="000000"/>
          <w:sz w:val="28"/>
          <w:szCs w:val="28"/>
          <w:lang w:val="tt-RU"/>
        </w:rPr>
        <w:br/>
        <w:t>«Тор, шәкерт! Җиттек Казанга, алдымызда бит – Казан!</w:t>
      </w:r>
      <w:r w:rsidR="00BC0263" w:rsidRPr="00270921">
        <w:rPr>
          <w:color w:val="000000"/>
          <w:sz w:val="28"/>
          <w:szCs w:val="28"/>
          <w:lang w:val="tt-RU"/>
        </w:rPr>
        <w:t>»</w:t>
      </w:r>
      <w:r w:rsidRPr="00270921">
        <w:rPr>
          <w:color w:val="000000"/>
          <w:sz w:val="28"/>
          <w:szCs w:val="28"/>
          <w:lang w:val="tt-RU"/>
        </w:rPr>
        <w:t>.</w:t>
      </w:r>
    </w:p>
    <w:p w14:paraId="3F045B1B" w14:textId="77777777" w:rsidR="00270921" w:rsidRPr="00270921" w:rsidRDefault="00270921" w:rsidP="00BC0263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</w:p>
    <w:p w14:paraId="3CFB1FC4" w14:textId="2527DF4C" w:rsidR="00270921" w:rsidRPr="00270921" w:rsidRDefault="00270921" w:rsidP="00BC0263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  <w:r w:rsidRPr="00270921">
        <w:rPr>
          <w:color w:val="000000"/>
          <w:sz w:val="28"/>
          <w:szCs w:val="28"/>
          <w:lang w:val="tt-RU"/>
        </w:rPr>
        <w:t>Бу тавыш бик ачты күңлем, шатлыгымнан җан яна;</w:t>
      </w:r>
      <w:r w:rsidRPr="00270921">
        <w:rPr>
          <w:color w:val="000000"/>
          <w:sz w:val="28"/>
          <w:szCs w:val="28"/>
          <w:lang w:val="tt-RU"/>
        </w:rPr>
        <w:br/>
        <w:t>«Әйдә, чап, кучер, Казанга! Атларың ку: на! на-на!»</w:t>
      </w:r>
    </w:p>
    <w:p w14:paraId="05AE1AD7" w14:textId="77777777" w:rsidR="00270921" w:rsidRPr="00270921" w:rsidRDefault="00270921" w:rsidP="00BC0263">
      <w:pPr>
        <w:pStyle w:val="a5"/>
        <w:shd w:val="clear" w:color="auto" w:fill="FFFFFF"/>
        <w:spacing w:before="0" w:beforeAutospacing="0" w:after="0" w:afterAutospacing="0" w:line="360" w:lineRule="auto"/>
        <w:ind w:firstLine="567"/>
        <w:textAlignment w:val="baseline"/>
        <w:rPr>
          <w:color w:val="000000"/>
          <w:sz w:val="28"/>
          <w:szCs w:val="28"/>
          <w:lang w:val="tt-RU"/>
        </w:rPr>
      </w:pPr>
    </w:p>
    <w:p w14:paraId="08FE63C5" w14:textId="77777777" w:rsidR="00270921" w:rsidRDefault="00270921" w:rsidP="00BC0263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  <w:r w:rsidRPr="00270921">
        <w:rPr>
          <w:color w:val="000000"/>
          <w:sz w:val="28"/>
          <w:szCs w:val="28"/>
          <w:lang w:val="tt-RU"/>
        </w:rPr>
        <w:t>Әйтә иртәнге намазга бик матур, моңлы азан;</w:t>
      </w:r>
      <w:r w:rsidRPr="00270921">
        <w:rPr>
          <w:color w:val="000000"/>
          <w:sz w:val="28"/>
          <w:szCs w:val="28"/>
          <w:lang w:val="tt-RU"/>
        </w:rPr>
        <w:br/>
        <w:t>И Казан! Дәртле Казан! Моңлы Казан! Нурлы Казан!</w:t>
      </w:r>
    </w:p>
    <w:p w14:paraId="0539C7E0" w14:textId="77777777" w:rsidR="005A6F42" w:rsidRDefault="005A6F42" w:rsidP="00BC0263">
      <w:pPr>
        <w:pStyle w:val="a5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tt-RU"/>
        </w:rPr>
      </w:pPr>
    </w:p>
    <w:p w14:paraId="7862205C" w14:textId="56225795" w:rsidR="005A6F42" w:rsidRPr="00270921" w:rsidRDefault="005A6F42" w:rsidP="00343504">
      <w:pPr>
        <w:pStyle w:val="a5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  <w:lang w:val="tt-RU"/>
        </w:rPr>
      </w:pPr>
      <w:r w:rsidRPr="00343504">
        <w:rPr>
          <w:b/>
          <w:color w:val="000000"/>
          <w:sz w:val="28"/>
          <w:szCs w:val="28"/>
          <w:u w:val="single"/>
          <w:lang w:val="tt-RU"/>
        </w:rPr>
        <w:t>Җавап:</w:t>
      </w:r>
      <w:r>
        <w:rPr>
          <w:color w:val="000000"/>
          <w:sz w:val="28"/>
          <w:szCs w:val="28"/>
          <w:lang w:val="tt-RU"/>
        </w:rPr>
        <w:t xml:space="preserve"> Габдулла Тукай. “Пар ат” шигыре. Хис- тойгылар – сагышлану, өметләнү, куану, шатлану, соклану</w:t>
      </w:r>
    </w:p>
    <w:p w14:paraId="4C2E47E5" w14:textId="77777777" w:rsidR="00432023" w:rsidRDefault="00432023" w:rsidP="00BC0263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7D88BDD9" w14:textId="767266B9" w:rsidR="001312EF" w:rsidRDefault="001312EF" w:rsidP="00BC026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5.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Портрет</w:t>
      </w:r>
      <w:r w:rsidR="0074106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ка игътибар ит.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Биредә </w:t>
      </w:r>
      <w:r w:rsidR="004320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кем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сурәтләнгән? </w:t>
      </w:r>
      <w:r w:rsidR="004320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Бу </w:t>
      </w:r>
      <w:r w:rsidR="00777B2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әдип</w:t>
      </w:r>
      <w:r w:rsidR="00081AD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тур</w:t>
      </w:r>
      <w:bookmarkStart w:id="1" w:name="_GoBack"/>
      <w:bookmarkEnd w:id="1"/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ында </w:t>
      </w:r>
      <w:r w:rsidR="006F029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өч фактны искә төшереп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яз</w:t>
      </w:r>
      <w:r w:rsidR="00777B2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(</w:t>
      </w:r>
      <w:r w:rsidR="00777B2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6 балл)</w:t>
      </w:r>
    </w:p>
    <w:p w14:paraId="5AB1D48B" w14:textId="4508A45B" w:rsidR="00BA6258" w:rsidRDefault="00116FFE" w:rsidP="00BC026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77961AB6" wp14:editId="10C4D920">
            <wp:extent cx="1295400" cy="196391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350" cy="197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C0E6F" w14:textId="2B180F8E" w:rsidR="00343504" w:rsidRDefault="00343504" w:rsidP="00BC026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34350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val="tt-RU" w:eastAsia="ru-RU"/>
        </w:rPr>
        <w:t>Җавап: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Pr="0034350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Рәсемдә – Туфан Миңнуллин</w:t>
      </w:r>
    </w:p>
    <w:p w14:paraId="543F0DEA" w14:textId="7ACED932" w:rsidR="006F0290" w:rsidRPr="006F0290" w:rsidRDefault="006F0290" w:rsidP="006A7C8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1) </w:t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="00DC2E2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Туфан Миңнуллин – Татарстанның халык язучысы, драматург, публицист, җәмәгать эшлеклесе.</w:t>
      </w:r>
    </w:p>
    <w:p w14:paraId="6FC1BEAE" w14:textId="541DA982" w:rsidR="006F0290" w:rsidRPr="006F0290" w:rsidRDefault="006F0290" w:rsidP="006A7C8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2) </w:t>
      </w:r>
      <w:r w:rsidR="00224D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Туфан Миңнуллин 1935 елның 25 августында Татарстанның Кама Тамагы Олы Мәрәтхуҗа авылында туа.</w:t>
      </w:r>
    </w:p>
    <w:p w14:paraId="08F0B11B" w14:textId="3D4C63FA" w:rsidR="008D29E0" w:rsidRDefault="006F0290" w:rsidP="006A7C8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3) </w:t>
      </w:r>
      <w:r w:rsidR="00224D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Мәскәүдә М. Щепкин исемендәге театр училищесында укый.</w:t>
      </w:r>
    </w:p>
    <w:p w14:paraId="26153807" w14:textId="6EC402F8" w:rsidR="00224D14" w:rsidRDefault="00224D14" w:rsidP="006A7C8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4) Туфан Миңнуллинның “Авыл эте Акбай”, “ Нигез ташлары”, “Үзебез сайлаган язмыш”, “Моңлы бер җыр”, “Әлдермештән Әлмәндәр”, “Дуслар җыелган җирдә” һ.б. драма әсәрләре бар.</w:t>
      </w:r>
    </w:p>
    <w:p w14:paraId="575D1176" w14:textId="126E43D0" w:rsidR="00224D14" w:rsidRPr="00224D14" w:rsidDel="00224D14" w:rsidRDefault="00224D14" w:rsidP="006A7C85">
      <w:pPr>
        <w:spacing w:after="0" w:line="360" w:lineRule="auto"/>
        <w:ind w:firstLine="567"/>
        <w:jc w:val="both"/>
        <w:rPr>
          <w:del w:id="2" w:author="Muharlyamova" w:date="2023-10-11T11:55:00Z"/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5) Т. Миңнуллин шактый еллар Татарстанның Дәүләт Советы депутаты булып тора һ.б.</w:t>
      </w:r>
    </w:p>
    <w:p w14:paraId="3E535208" w14:textId="77777777" w:rsidR="008D29E0" w:rsidRPr="00224D14" w:rsidRDefault="008D29E0" w:rsidP="006A7C85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14:paraId="5DB3D9A0" w14:textId="3C9E325A" w:rsidR="006F0290" w:rsidRPr="008E7695" w:rsidRDefault="006F0290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61CA032" w14:textId="6B00D1EF" w:rsidR="001312EF" w:rsidRPr="008E7695" w:rsidRDefault="001312EF" w:rsidP="00BC026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6. </w:t>
      </w:r>
      <w:r w:rsidR="00116FFE">
        <w:rPr>
          <w:rFonts w:ascii="Times New Roman" w:hAnsi="Times New Roman" w:cs="Times New Roman"/>
          <w:b/>
          <w:bCs/>
          <w:sz w:val="28"/>
          <w:szCs w:val="28"/>
          <w:lang w:val="tt-RU"/>
        </w:rPr>
        <w:t>Ана күңеле – балада, бала күңеле – далада</w:t>
      </w:r>
      <w:r w:rsidR="00495032"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, </w:t>
      </w:r>
      <w:r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диләр. </w:t>
      </w:r>
      <w:r w:rsidR="00495032"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>Ничек уйлыйсың, б</w:t>
      </w:r>
      <w:r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у дөресме? Бу турыда </w:t>
      </w:r>
      <w:r w:rsidR="00BA6258"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>фикерләреңне яз</w:t>
      </w:r>
      <w:r w:rsidR="003E5AD8">
        <w:rPr>
          <w:rFonts w:ascii="Times New Roman" w:hAnsi="Times New Roman" w:cs="Times New Roman"/>
          <w:b/>
          <w:bCs/>
          <w:sz w:val="28"/>
          <w:szCs w:val="28"/>
          <w:lang w:val="tt-RU"/>
        </w:rPr>
        <w:t>, әдәбияттан мисаллар китерергә</w:t>
      </w:r>
      <w:r w:rsidR="00BC026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дә</w:t>
      </w:r>
      <w:r w:rsidR="003E5AD8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онытма</w:t>
      </w:r>
      <w:r w:rsidR="00777B2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777B2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(10 балл)</w:t>
      </w:r>
      <w:r w:rsidR="00777B2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</w:p>
    <w:p w14:paraId="15BCFDC2" w14:textId="46CED5C9" w:rsidR="00B84B9D" w:rsidRPr="00B84B9D" w:rsidRDefault="00B84B9D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84B9D" w:rsidRPr="00B84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94"/>
    <w:rsid w:val="00077903"/>
    <w:rsid w:val="00081AD8"/>
    <w:rsid w:val="00116FFE"/>
    <w:rsid w:val="00130E18"/>
    <w:rsid w:val="001312EF"/>
    <w:rsid w:val="001E2DD1"/>
    <w:rsid w:val="002061CC"/>
    <w:rsid w:val="00224D14"/>
    <w:rsid w:val="00250362"/>
    <w:rsid w:val="00270921"/>
    <w:rsid w:val="00343504"/>
    <w:rsid w:val="003E5AD8"/>
    <w:rsid w:val="00432023"/>
    <w:rsid w:val="00441E43"/>
    <w:rsid w:val="00495032"/>
    <w:rsid w:val="005964B6"/>
    <w:rsid w:val="005A6F42"/>
    <w:rsid w:val="005B33FA"/>
    <w:rsid w:val="006A6D64"/>
    <w:rsid w:val="006A7C85"/>
    <w:rsid w:val="006E2EB5"/>
    <w:rsid w:val="006F0290"/>
    <w:rsid w:val="00730C5E"/>
    <w:rsid w:val="0074106A"/>
    <w:rsid w:val="00777B21"/>
    <w:rsid w:val="008B00C5"/>
    <w:rsid w:val="008D29E0"/>
    <w:rsid w:val="008E7695"/>
    <w:rsid w:val="008F6EA3"/>
    <w:rsid w:val="009456C4"/>
    <w:rsid w:val="009912CF"/>
    <w:rsid w:val="00AC2A1B"/>
    <w:rsid w:val="00B84B9D"/>
    <w:rsid w:val="00BA6258"/>
    <w:rsid w:val="00BC0263"/>
    <w:rsid w:val="00BC15AE"/>
    <w:rsid w:val="00CB7894"/>
    <w:rsid w:val="00DC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495032"/>
    <w:rPr>
      <w:b/>
      <w:bCs/>
    </w:rPr>
  </w:style>
  <w:style w:type="paragraph" w:styleId="a5">
    <w:name w:val="Normal (Web)"/>
    <w:basedOn w:val="a"/>
    <w:uiPriority w:val="99"/>
    <w:semiHidden/>
    <w:unhideWhenUsed/>
    <w:rsid w:val="00270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30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0C5E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224D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495032"/>
    <w:rPr>
      <w:b/>
      <w:bCs/>
    </w:rPr>
  </w:style>
  <w:style w:type="paragraph" w:styleId="a5">
    <w:name w:val="Normal (Web)"/>
    <w:basedOn w:val="a"/>
    <w:uiPriority w:val="99"/>
    <w:semiHidden/>
    <w:unhideWhenUsed/>
    <w:rsid w:val="00270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30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0C5E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224D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Muharlyamova</cp:lastModifiedBy>
  <cp:revision>28</cp:revision>
  <dcterms:created xsi:type="dcterms:W3CDTF">2023-09-30T17:33:00Z</dcterms:created>
  <dcterms:modified xsi:type="dcterms:W3CDTF">2023-10-11T10:34:00Z</dcterms:modified>
</cp:coreProperties>
</file>